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bookmarkStart w:id="0" w:name="_GoBack"/>
      <w:bookmarkEnd w:id="0"/>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se </w:t>
      </w:r>
      <w:proofErr w:type="gramStart"/>
      <w:r w:rsidRPr="001F555A">
        <w:rPr>
          <w:rFonts w:ascii="Arial" w:hAnsi="Arial" w:cs="Arial"/>
          <w:color w:val="000000" w:themeColor="text1"/>
          <w:sz w:val="20"/>
          <w:szCs w:val="20"/>
          <w:lang w:eastAsia="cs-CZ"/>
        </w:rPr>
        <w:t>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w:t>
      </w:r>
      <w:proofErr w:type="gramStart"/>
      <w:r w:rsidRPr="001F555A">
        <w:rPr>
          <w:rFonts w:ascii="Arial" w:hAnsi="Arial" w:cs="Arial"/>
          <w:color w:val="000000" w:themeColor="text1"/>
          <w:sz w:val="20"/>
          <w:szCs w:val="20"/>
          <w:lang w:eastAsia="cs-CZ"/>
        </w:rPr>
        <w:t xml:space="preserve">rejstříku </w:t>
      </w:r>
      <w:r w:rsidRPr="001F555A">
        <w:rPr>
          <w:rFonts w:ascii="Arial" w:hAnsi="Arial" w:cs="Arial"/>
          <w:b/>
          <w:color w:val="000000" w:themeColor="text1"/>
          <w:sz w:val="20"/>
          <w:szCs w:val="20"/>
          <w:highlight w:val="lightGray"/>
          <w:lang w:eastAsia="cs-CZ"/>
        </w:rPr>
        <w:t>............................................................</w:t>
      </w:r>
      <w:proofErr w:type="gramEnd"/>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4A100B89" w:rsidR="0002636F" w:rsidRPr="0098636F" w:rsidRDefault="0002636F" w:rsidP="0098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1F555A">
        <w:rPr>
          <w:rFonts w:ascii="Arial" w:eastAsia="Times New Roman" w:hAnsi="Arial" w:cs="Arial"/>
          <w:b/>
          <w:color w:val="000000" w:themeColor="text1"/>
          <w:sz w:val="20"/>
          <w:szCs w:val="20"/>
          <w:lang w:eastAsia="ar-SA"/>
        </w:rPr>
        <w:t xml:space="preserve">vypracování projektové dokumentace </w:t>
      </w:r>
      <w:r w:rsidR="0082286E">
        <w:rPr>
          <w:rFonts w:ascii="Arial" w:eastAsia="Times New Roman" w:hAnsi="Arial" w:cs="Arial"/>
          <w:b/>
          <w:color w:val="000000" w:themeColor="text1"/>
          <w:sz w:val="20"/>
          <w:szCs w:val="20"/>
          <w:lang w:eastAsia="ar-SA"/>
        </w:rPr>
        <w:t xml:space="preserve">pro povolení záměru </w:t>
      </w:r>
      <w:r w:rsidR="00BF658B">
        <w:rPr>
          <w:rFonts w:ascii="Arial" w:eastAsia="Times New Roman" w:hAnsi="Arial" w:cs="Arial"/>
          <w:b/>
          <w:color w:val="000000" w:themeColor="text1"/>
          <w:sz w:val="20"/>
          <w:szCs w:val="20"/>
          <w:lang w:eastAsia="ar-SA"/>
        </w:rPr>
        <w:t xml:space="preserve">(DPZ) </w:t>
      </w:r>
      <w:r w:rsidR="0082286E">
        <w:rPr>
          <w:rFonts w:ascii="Arial" w:eastAsia="Times New Roman" w:hAnsi="Arial" w:cs="Arial"/>
          <w:b/>
          <w:color w:val="000000" w:themeColor="text1"/>
          <w:sz w:val="20"/>
          <w:szCs w:val="20"/>
          <w:lang w:eastAsia="ar-SA"/>
        </w:rPr>
        <w:t>a provádění stavby</w:t>
      </w:r>
      <w:r w:rsidRPr="001F555A">
        <w:rPr>
          <w:rFonts w:ascii="Arial" w:eastAsia="Times New Roman" w:hAnsi="Arial" w:cs="Arial"/>
          <w:b/>
          <w:color w:val="000000" w:themeColor="text1"/>
          <w:sz w:val="20"/>
          <w:szCs w:val="20"/>
          <w:lang w:eastAsia="ar-SA"/>
        </w:rPr>
        <w:t xml:space="preserve"> </w:t>
      </w:r>
      <w:r w:rsidR="00BF658B">
        <w:rPr>
          <w:rFonts w:ascii="Arial" w:eastAsia="Times New Roman" w:hAnsi="Arial" w:cs="Arial"/>
          <w:b/>
          <w:color w:val="000000" w:themeColor="text1"/>
          <w:sz w:val="20"/>
          <w:szCs w:val="20"/>
          <w:lang w:eastAsia="ar-SA"/>
        </w:rPr>
        <w:t>(</w:t>
      </w:r>
      <w:proofErr w:type="gramStart"/>
      <w:r w:rsidR="00BF658B">
        <w:rPr>
          <w:rFonts w:ascii="Arial" w:eastAsia="Times New Roman" w:hAnsi="Arial" w:cs="Arial"/>
          <w:b/>
          <w:color w:val="000000" w:themeColor="text1"/>
          <w:sz w:val="20"/>
          <w:szCs w:val="20"/>
          <w:lang w:eastAsia="ar-SA"/>
        </w:rPr>
        <w:t>PDPS)</w:t>
      </w:r>
      <w:r w:rsidR="00EE0609" w:rsidRPr="001F555A">
        <w:rPr>
          <w:rFonts w:ascii="Arial" w:eastAsia="Times New Roman" w:hAnsi="Arial" w:cs="Arial"/>
          <w:b/>
          <w:color w:val="000000" w:themeColor="text1"/>
          <w:sz w:val="20"/>
          <w:szCs w:val="20"/>
          <w:lang w:eastAsia="ar-SA"/>
        </w:rPr>
        <w:t xml:space="preserve"> (dílo</w:t>
      </w:r>
      <w:proofErr w:type="gramEnd"/>
      <w:r w:rsidR="00EE0609"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lang w:eastAsia="ar-SA"/>
        </w:rPr>
        <w:t xml:space="preserve">a </w:t>
      </w:r>
      <w:r w:rsidRPr="001F555A">
        <w:rPr>
          <w:rFonts w:ascii="Arial" w:eastAsia="Times New Roman" w:hAnsi="Arial" w:cs="Arial"/>
          <w:b/>
          <w:color w:val="000000" w:themeColor="text1"/>
          <w:sz w:val="20"/>
          <w:szCs w:val="20"/>
          <w:lang w:eastAsia="cs-CZ"/>
        </w:rPr>
        <w:t xml:space="preserve">zajištění výkonu </w:t>
      </w:r>
      <w:r w:rsidR="00EE0F90" w:rsidRPr="001F555A">
        <w:rPr>
          <w:rFonts w:ascii="Arial" w:eastAsia="Times New Roman" w:hAnsi="Arial" w:cs="Arial"/>
          <w:b/>
          <w:color w:val="000000" w:themeColor="text1"/>
          <w:sz w:val="20"/>
          <w:szCs w:val="20"/>
          <w:lang w:eastAsia="cs-CZ"/>
        </w:rPr>
        <w:t xml:space="preserve">dozoru projektanta </w:t>
      </w:r>
      <w:r w:rsidR="002D6A04" w:rsidRPr="001F555A">
        <w:rPr>
          <w:rFonts w:ascii="Arial" w:eastAsia="Times New Roman" w:hAnsi="Arial" w:cs="Arial"/>
          <w:b/>
          <w:color w:val="000000" w:themeColor="text1"/>
          <w:sz w:val="20"/>
          <w:szCs w:val="20"/>
          <w:lang w:eastAsia="cs-CZ"/>
        </w:rPr>
        <w:t>(DP)</w:t>
      </w:r>
      <w:r w:rsidR="00301604" w:rsidRPr="001F555A">
        <w:rPr>
          <w:rFonts w:ascii="Arial" w:eastAsia="Times New Roman" w:hAnsi="Arial" w:cs="Arial"/>
          <w:color w:val="000000" w:themeColor="text1"/>
          <w:sz w:val="20"/>
          <w:szCs w:val="20"/>
          <w:lang w:eastAsia="ar-SA"/>
        </w:rPr>
        <w:t xml:space="preserve"> v souladu s nabídkou zhotovitele podanou v předchozím poptávkovém řízení </w:t>
      </w:r>
      <w:r w:rsidRPr="001F555A">
        <w:rPr>
          <w:rFonts w:ascii="Arial" w:eastAsia="Times New Roman" w:hAnsi="Arial" w:cs="Arial"/>
          <w:color w:val="000000" w:themeColor="text1"/>
          <w:sz w:val="20"/>
          <w:szCs w:val="20"/>
          <w:lang w:eastAsia="ar-SA"/>
        </w:rPr>
        <w:t>na akci</w:t>
      </w:r>
      <w:r w:rsidR="0098636F">
        <w:rPr>
          <w:rFonts w:ascii="Arial" w:eastAsia="Times New Roman" w:hAnsi="Arial" w:cs="Arial"/>
          <w:color w:val="000000" w:themeColor="text1"/>
          <w:sz w:val="20"/>
          <w:szCs w:val="20"/>
          <w:lang w:eastAsia="ar-SA"/>
        </w:rPr>
        <w:t xml:space="preserve"> </w:t>
      </w:r>
      <w:r w:rsidR="00AD30C2">
        <w:rPr>
          <w:rFonts w:ascii="Arial" w:eastAsia="Times New Roman" w:hAnsi="Arial" w:cs="Arial"/>
          <w:b/>
          <w:color w:val="000000" w:themeColor="text1"/>
          <w:sz w:val="20"/>
          <w:szCs w:val="20"/>
          <w:lang w:eastAsia="ar-SA"/>
        </w:rPr>
        <w:t>III/34765 Krásná Hora – most ev. č. 34765-1</w:t>
      </w:r>
      <w:r w:rsidRPr="0098636F">
        <w:rPr>
          <w:rFonts w:ascii="Arial" w:eastAsia="Times New Roman" w:hAnsi="Arial" w:cs="Arial"/>
          <w:b/>
          <w:color w:val="000000" w:themeColor="text1"/>
          <w:sz w:val="20"/>
          <w:szCs w:val="20"/>
          <w:lang w:eastAsia="cs-CZ"/>
        </w:rPr>
        <w:t xml:space="preserve">, </w:t>
      </w:r>
      <w:r w:rsidRPr="0098636F">
        <w:rPr>
          <w:rFonts w:ascii="Arial" w:eastAsia="Times New Roman" w:hAnsi="Arial" w:cs="Arial"/>
          <w:color w:val="000000" w:themeColor="text1"/>
          <w:sz w:val="20"/>
          <w:szCs w:val="20"/>
          <w:lang w:eastAsia="ar-SA"/>
        </w:rPr>
        <w:t> v podrobnostech a za dodržení podmínek uvedených v </w:t>
      </w:r>
      <w:r w:rsidRPr="0098636F">
        <w:rPr>
          <w:rFonts w:ascii="Arial" w:eastAsia="Times New Roman" w:hAnsi="Arial" w:cs="Arial"/>
          <w:b/>
          <w:color w:val="000000" w:themeColor="text1"/>
          <w:sz w:val="20"/>
          <w:szCs w:val="20"/>
          <w:lang w:eastAsia="ar-SA"/>
        </w:rPr>
        <w:t>přílohách</w:t>
      </w:r>
      <w:r w:rsidRPr="0098636F">
        <w:rPr>
          <w:rFonts w:ascii="Arial" w:eastAsia="Times New Roman" w:hAnsi="Arial" w:cs="Arial"/>
          <w:color w:val="000000" w:themeColor="text1"/>
          <w:sz w:val="20"/>
          <w:szCs w:val="20"/>
          <w:lang w:eastAsia="ar-SA"/>
        </w:rPr>
        <w:t xml:space="preserve"> této smlouvy, přičemž </w:t>
      </w:r>
      <w:r w:rsidRPr="0098636F">
        <w:rPr>
          <w:rFonts w:ascii="Arial" w:eastAsia="Times New Roman" w:hAnsi="Arial" w:cs="Arial"/>
          <w:color w:val="000000" w:themeColor="text1"/>
          <w:sz w:val="20"/>
          <w:szCs w:val="20"/>
          <w:lang w:eastAsia="ar-SA"/>
        </w:rPr>
        <w:lastRenderedPageBreak/>
        <w:t>ujednání v </w:t>
      </w:r>
      <w:r w:rsidRPr="0098636F">
        <w:rPr>
          <w:rFonts w:ascii="Arial" w:eastAsia="Times New Roman" w:hAnsi="Arial" w:cs="Arial"/>
          <w:b/>
          <w:color w:val="000000" w:themeColor="text1"/>
          <w:sz w:val="20"/>
          <w:szCs w:val="20"/>
          <w:lang w:eastAsia="ar-SA"/>
        </w:rPr>
        <w:t xml:space="preserve">Příloze A1 </w:t>
      </w:r>
      <w:r w:rsidRPr="0098636F">
        <w:rPr>
          <w:rFonts w:ascii="Arial" w:eastAsia="Times New Roman" w:hAnsi="Arial" w:cs="Arial"/>
          <w:color w:val="000000" w:themeColor="text1"/>
          <w:sz w:val="20"/>
          <w:szCs w:val="20"/>
          <w:lang w:eastAsia="ar-SA"/>
        </w:rPr>
        <w:t>mají přednost před ujednáními v této 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lastRenderedPageBreak/>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39A906B8" w:rsidR="0002636F" w:rsidRPr="001F555A" w:rsidRDefault="0002636F" w:rsidP="0080181C">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w:t>
            </w:r>
            <w:r w:rsidR="0080181C">
              <w:rPr>
                <w:rFonts w:ascii="Arial" w:hAnsi="Arial" w:cs="Arial"/>
                <w:b/>
                <w:color w:val="000000" w:themeColor="text1"/>
                <w:sz w:val="20"/>
                <w:szCs w:val="20"/>
                <w:lang w:eastAsia="cs-CZ"/>
              </w:rPr>
              <w:t>120</w:t>
            </w:r>
            <w:r w:rsidRPr="001F555A">
              <w:rPr>
                <w:rFonts w:ascii="Arial" w:hAnsi="Arial" w:cs="Arial"/>
                <w:b/>
                <w:color w:val="000000" w:themeColor="text1"/>
                <w:sz w:val="20"/>
                <w:szCs w:val="20"/>
                <w:lang w:eastAsia="cs-CZ"/>
              </w:rPr>
              <w:t xml:space="preserve">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53084568" w:rsidR="0002636F" w:rsidRPr="0080181C" w:rsidRDefault="0002636F" w:rsidP="0080181C">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80181C">
        <w:rPr>
          <w:rFonts w:ascii="Arial" w:eastAsia="Times New Roman" w:hAnsi="Arial" w:cs="Arial"/>
          <w:color w:val="000000" w:themeColor="text1"/>
          <w:sz w:val="20"/>
          <w:szCs w:val="20"/>
          <w:lang w:eastAsia="cs-CZ"/>
        </w:rPr>
        <w:t>120</w:t>
      </w:r>
      <w:r w:rsidR="00F87B05" w:rsidRPr="0080181C">
        <w:rPr>
          <w:rFonts w:ascii="Arial" w:eastAsia="Times New Roman" w:hAnsi="Arial" w:cs="Arial"/>
          <w:color w:val="000000" w:themeColor="text1"/>
          <w:sz w:val="20"/>
          <w:szCs w:val="20"/>
          <w:lang w:eastAsia="cs-CZ"/>
        </w:rPr>
        <w:t xml:space="preserve"> </w:t>
      </w:r>
      <w:r w:rsidRPr="0080181C">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 xml:space="preserve">nezbytné </w:t>
      </w:r>
      <w:r w:rsidRPr="001F555A">
        <w:rPr>
          <w:rFonts w:ascii="Arial" w:hAnsi="Arial" w:cs="Arial"/>
          <w:snapToGrid w:val="0"/>
          <w:color w:val="000000" w:themeColor="text1"/>
          <w:sz w:val="20"/>
          <w:szCs w:val="20"/>
        </w:rPr>
        <w:lastRenderedPageBreak/>
        <w:t>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resp</w:t>
      </w:r>
      <w:proofErr w:type="spellEnd"/>
      <w:r w:rsidRPr="001F555A">
        <w:rPr>
          <w:rFonts w:ascii="Arial" w:eastAsia="Times New Roman" w:hAnsi="Arial" w:cs="Arial"/>
          <w:color w:val="000000" w:themeColor="text1"/>
          <w:sz w:val="20"/>
          <w:szCs w:val="20"/>
          <w:lang w:eastAsia="cs-CZ"/>
        </w:rPr>
        <w:t>..</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w:t>
      </w:r>
      <w:r w:rsidRPr="001F555A">
        <w:rPr>
          <w:rFonts w:ascii="Arial" w:hAnsi="Arial" w:cs="Arial"/>
          <w:color w:val="000000" w:themeColor="text1"/>
          <w:sz w:val="20"/>
        </w:rPr>
        <w:lastRenderedPageBreak/>
        <w:t>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16340FAF"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1F255899"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proofErr w:type="gramStart"/>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 odsouhlasené</w:t>
      </w:r>
      <w:proofErr w:type="gramEnd"/>
      <w:r w:rsidRPr="001F555A">
        <w:rPr>
          <w:rFonts w:ascii="Arial" w:hAnsi="Arial" w:cs="Arial"/>
          <w:color w:val="000000" w:themeColor="text1"/>
          <w:sz w:val="20"/>
          <w:szCs w:val="20"/>
          <w:lang w:eastAsia="cs-CZ"/>
        </w:rPr>
        <w:t xml:space="preserve">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ins w:id="1" w:author="Kostelecká Miluše" w:date="2025-10-13T07:41:00Z">
        <w:r w:rsidR="00CC6EF4">
          <w:rPr>
            <w:rFonts w:ascii="Arial" w:hAnsi="Arial" w:cs="Arial"/>
            <w:color w:val="000000" w:themeColor="text1"/>
            <w:sz w:val="20"/>
            <w:szCs w:val="20"/>
            <w:lang w:eastAsia="cs-CZ"/>
          </w:rPr>
          <w:t xml:space="preserve"> </w:t>
        </w:r>
      </w:ins>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203A9409"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w:t>
      </w:r>
      <w:proofErr w:type="gramStart"/>
      <w:r w:rsidR="000F2318" w:rsidRPr="00CC6EF4">
        <w:rPr>
          <w:rFonts w:ascii="Arial" w:hAnsi="Arial" w:cs="Arial"/>
          <w:snapToGrid w:val="0"/>
          <w:color w:val="000000" w:themeColor="text1"/>
          <w:sz w:val="20"/>
          <w:szCs w:val="20"/>
        </w:rPr>
        <w:t xml:space="preserve">to </w:t>
      </w:r>
      <w:r w:rsidRPr="00CC6EF4">
        <w:rPr>
          <w:rFonts w:ascii="Arial" w:hAnsi="Arial" w:cs="Arial"/>
          <w:snapToGrid w:val="0"/>
          <w:color w:val="000000" w:themeColor="text1"/>
          <w:sz w:val="20"/>
          <w:szCs w:val="20"/>
        </w:rPr>
        <w:t xml:space="preserve"> ve</w:t>
      </w:r>
      <w:proofErr w:type="gramEnd"/>
      <w:r w:rsidRPr="00CC6EF4">
        <w:rPr>
          <w:rFonts w:ascii="Arial" w:hAnsi="Arial" w:cs="Arial"/>
          <w:snapToGrid w:val="0"/>
          <w:color w:val="000000" w:themeColor="text1"/>
          <w:sz w:val="20"/>
          <w:szCs w:val="20"/>
        </w:rPr>
        <w:t xml:space="preserve"> výši 0,2 % z ceny </w:t>
      </w:r>
      <w:r w:rsidR="00107D85" w:rsidRPr="00CC6EF4">
        <w:rPr>
          <w:rFonts w:ascii="Arial" w:hAnsi="Arial" w:cs="Arial"/>
          <w:snapToGrid w:val="0"/>
          <w:color w:val="000000" w:themeColor="text1"/>
          <w:sz w:val="20"/>
          <w:szCs w:val="20"/>
        </w:rPr>
        <w:t xml:space="preserve">DPZ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lastRenderedPageBreak/>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lastRenderedPageBreak/>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 xml:space="preserve">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w:t>
      </w:r>
      <w:proofErr w:type="gramStart"/>
      <w:r w:rsidRPr="00E16721">
        <w:rPr>
          <w:rFonts w:ascii="Arial" w:eastAsia="Times New Roman" w:hAnsi="Arial" w:cs="Arial"/>
          <w:color w:val="000000" w:themeColor="text1"/>
          <w:sz w:val="20"/>
          <w:szCs w:val="20"/>
          <w:lang w:eastAsia="ar-SA"/>
        </w:rPr>
        <w:t>součinnost  po</w:t>
      </w:r>
      <w:proofErr w:type="gramEnd"/>
      <w:r w:rsidRPr="00E16721">
        <w:rPr>
          <w:rFonts w:ascii="Arial" w:eastAsia="Times New Roman" w:hAnsi="Arial" w:cs="Arial"/>
          <w:color w:val="000000" w:themeColor="text1"/>
          <w:sz w:val="20"/>
          <w:szCs w:val="20"/>
          <w:lang w:eastAsia="ar-SA"/>
        </w:rPr>
        <w:t xml:space="preserve">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proofErr w:type="gram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w:t>
      </w:r>
      <w:proofErr w:type="gramEnd"/>
      <w:r w:rsidRPr="00B83246">
        <w:rPr>
          <w:rFonts w:ascii="Arial" w:eastAsia="Times New Roman" w:hAnsi="Arial" w:cs="Arial"/>
          <w:sz w:val="20"/>
          <w:szCs w:val="20"/>
          <w:lang w:eastAsia="ar-SA"/>
        </w:rPr>
        <w:t xml:space="preserve">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lastRenderedPageBreak/>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w:t>
      </w:r>
      <w:r w:rsidRPr="001F555A">
        <w:rPr>
          <w:rFonts w:ascii="Arial" w:eastAsia="Times New Roman" w:hAnsi="Arial" w:cs="Arial"/>
          <w:color w:val="000000" w:themeColor="text1"/>
          <w:sz w:val="20"/>
          <w:szCs w:val="20"/>
          <w:lang w:eastAsia="ar-SA"/>
        </w:rPr>
        <w:lastRenderedPageBreak/>
        <w:t xml:space="preserve">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17D8EE06"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40264">
      <w:rPr>
        <w:rFonts w:ascii="Arial" w:hAnsi="Arial" w:cs="Arial"/>
        <w:noProof/>
        <w:sz w:val="16"/>
        <w:szCs w:val="16"/>
      </w:rPr>
      <w:t>14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40264">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6D231D74" w:rsidR="009A7306" w:rsidRPr="0002636F" w:rsidRDefault="00AD30C2" w:rsidP="0098636F">
          <w:pPr>
            <w:tabs>
              <w:tab w:val="left" w:pos="975"/>
            </w:tabs>
            <w:spacing w:after="120"/>
            <w:rPr>
              <w:rFonts w:ascii="Arial" w:hAnsi="Arial" w:cs="Arial"/>
              <w:b/>
              <w:sz w:val="16"/>
              <w:szCs w:val="16"/>
            </w:rPr>
          </w:pPr>
          <w:r>
            <w:rPr>
              <w:rFonts w:ascii="Arial" w:hAnsi="Arial" w:cs="Arial"/>
              <w:b/>
              <w:sz w:val="16"/>
              <w:szCs w:val="16"/>
            </w:rPr>
            <w:t>III/34765 Krásná Hora – most ev. č. 34765-1</w:t>
          </w:r>
        </w:p>
      </w:tc>
      <w:tc>
        <w:tcPr>
          <w:tcW w:w="3709" w:type="dxa"/>
        </w:tcPr>
        <w:p w14:paraId="16400AFB" w14:textId="06A57AED" w:rsidR="00DA0B54" w:rsidRDefault="009A7306" w:rsidP="00DA0B54">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r w:rsidR="00640264">
            <w:rPr>
              <w:rFonts w:ascii="Arial" w:hAnsi="Arial" w:cs="Arial"/>
              <w:b/>
              <w:sz w:val="16"/>
              <w:szCs w:val="16"/>
            </w:rPr>
            <w:t>ZMR-SL-14-2026</w:t>
          </w:r>
        </w:p>
        <w:p w14:paraId="6652A38E" w14:textId="046E4B01" w:rsidR="009A7306" w:rsidRPr="00EB0682" w:rsidRDefault="009A7306" w:rsidP="00DA0B54">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E2B38"/>
    <w:rsid w:val="000F2318"/>
    <w:rsid w:val="0010183D"/>
    <w:rsid w:val="00102348"/>
    <w:rsid w:val="00107D85"/>
    <w:rsid w:val="00126983"/>
    <w:rsid w:val="00135A07"/>
    <w:rsid w:val="00144BC5"/>
    <w:rsid w:val="00165B60"/>
    <w:rsid w:val="00192BB2"/>
    <w:rsid w:val="001F51BD"/>
    <w:rsid w:val="001F555A"/>
    <w:rsid w:val="001F7E92"/>
    <w:rsid w:val="00212951"/>
    <w:rsid w:val="00242172"/>
    <w:rsid w:val="00263365"/>
    <w:rsid w:val="0028786D"/>
    <w:rsid w:val="002A7029"/>
    <w:rsid w:val="002B4502"/>
    <w:rsid w:val="002D6A04"/>
    <w:rsid w:val="002F0643"/>
    <w:rsid w:val="00301604"/>
    <w:rsid w:val="003715CF"/>
    <w:rsid w:val="00380BB8"/>
    <w:rsid w:val="00386351"/>
    <w:rsid w:val="003B4C30"/>
    <w:rsid w:val="003B7F2B"/>
    <w:rsid w:val="003C1001"/>
    <w:rsid w:val="003D09CE"/>
    <w:rsid w:val="003D7BD9"/>
    <w:rsid w:val="003E2FA2"/>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40264"/>
    <w:rsid w:val="00651810"/>
    <w:rsid w:val="00683E83"/>
    <w:rsid w:val="006C4204"/>
    <w:rsid w:val="006E11F6"/>
    <w:rsid w:val="006F58AB"/>
    <w:rsid w:val="006F7B26"/>
    <w:rsid w:val="007155E4"/>
    <w:rsid w:val="0076488D"/>
    <w:rsid w:val="00791A63"/>
    <w:rsid w:val="007A0CB7"/>
    <w:rsid w:val="007A50D8"/>
    <w:rsid w:val="007B03F8"/>
    <w:rsid w:val="007C7573"/>
    <w:rsid w:val="007E48AE"/>
    <w:rsid w:val="007F64F5"/>
    <w:rsid w:val="0080181C"/>
    <w:rsid w:val="008070CE"/>
    <w:rsid w:val="00815618"/>
    <w:rsid w:val="0082286E"/>
    <w:rsid w:val="0083136F"/>
    <w:rsid w:val="0084099F"/>
    <w:rsid w:val="0085394E"/>
    <w:rsid w:val="00856786"/>
    <w:rsid w:val="00860C6F"/>
    <w:rsid w:val="0088465A"/>
    <w:rsid w:val="00886504"/>
    <w:rsid w:val="00887BA2"/>
    <w:rsid w:val="008F2FA1"/>
    <w:rsid w:val="009014AB"/>
    <w:rsid w:val="009074AC"/>
    <w:rsid w:val="00924428"/>
    <w:rsid w:val="00933BF8"/>
    <w:rsid w:val="0098636F"/>
    <w:rsid w:val="009A7306"/>
    <w:rsid w:val="009E455D"/>
    <w:rsid w:val="00A23E09"/>
    <w:rsid w:val="00A30690"/>
    <w:rsid w:val="00A60505"/>
    <w:rsid w:val="00A62DD0"/>
    <w:rsid w:val="00A75AB9"/>
    <w:rsid w:val="00AA5615"/>
    <w:rsid w:val="00AC64FA"/>
    <w:rsid w:val="00AD30C2"/>
    <w:rsid w:val="00AD4A7D"/>
    <w:rsid w:val="00AF4238"/>
    <w:rsid w:val="00B02034"/>
    <w:rsid w:val="00B034AF"/>
    <w:rsid w:val="00B244A1"/>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97DF1"/>
    <w:rsid w:val="00DA0B54"/>
    <w:rsid w:val="00DB3FA7"/>
    <w:rsid w:val="00DC2E7B"/>
    <w:rsid w:val="00DE7AE1"/>
    <w:rsid w:val="00E0602B"/>
    <w:rsid w:val="00E06173"/>
    <w:rsid w:val="00E16721"/>
    <w:rsid w:val="00E20BBC"/>
    <w:rsid w:val="00E774FF"/>
    <w:rsid w:val="00E9517A"/>
    <w:rsid w:val="00E97E6E"/>
    <w:rsid w:val="00EB75DE"/>
    <w:rsid w:val="00EE0609"/>
    <w:rsid w:val="00EE0F90"/>
    <w:rsid w:val="00EE2DA5"/>
    <w:rsid w:val="00EF46ED"/>
    <w:rsid w:val="00F01D81"/>
    <w:rsid w:val="00F3381E"/>
    <w:rsid w:val="00F4310D"/>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058F4-96BA-4307-BC75-FDA47A537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14</Pages>
  <Words>5285</Words>
  <Characters>31188</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Lukášová Irena</cp:lastModifiedBy>
  <cp:revision>43</cp:revision>
  <dcterms:created xsi:type="dcterms:W3CDTF">2025-10-02T06:27:00Z</dcterms:created>
  <dcterms:modified xsi:type="dcterms:W3CDTF">2026-02-04T08:54:00Z</dcterms:modified>
</cp:coreProperties>
</file>